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7793" w14:textId="683D7818" w:rsidR="00630590" w:rsidRDefault="00EB4C32" w:rsidP="00EB4C32">
      <w:pPr>
        <w:pStyle w:val="Titre1"/>
        <w:jc w:val="center"/>
      </w:pPr>
      <w:r>
        <w:t>Terms of Reference</w:t>
      </w:r>
      <w:r>
        <w:br/>
        <w:t xml:space="preserve"> for the</w:t>
      </w:r>
      <w:r>
        <w:br/>
      </w:r>
      <w:r w:rsidR="000D1D0C">
        <w:t>Legal Advisory Panel</w:t>
      </w:r>
    </w:p>
    <w:p w14:paraId="52DACBFC" w14:textId="2FDBB25E" w:rsidR="00EB4C32" w:rsidRDefault="00EB4C32" w:rsidP="00EB4C32"/>
    <w:p w14:paraId="06E59604" w14:textId="77777777" w:rsidR="00EB4C32" w:rsidRDefault="00EB4C32" w:rsidP="00EB4C32">
      <w:pPr>
        <w:pStyle w:val="Titre2"/>
      </w:pPr>
      <w:r w:rsidRPr="009644F2">
        <w:t>Background</w:t>
      </w:r>
    </w:p>
    <w:p w14:paraId="23E3024D" w14:textId="5CED00F0" w:rsidR="00CB5A16" w:rsidRPr="00EB4C32" w:rsidRDefault="00CB5A16" w:rsidP="00CB5A16">
      <w:r w:rsidRPr="00EB4C32">
        <w:t>In accordance with the Convention</w:t>
      </w:r>
      <w:r>
        <w:t>,</w:t>
      </w:r>
      <w:r w:rsidRPr="00EB4C32">
        <w:t xml:space="preserve"> Article 6</w:t>
      </w:r>
      <w:ins w:id="0" w:author="Audrey Guinault" w:date="2023-10-11T14:20:00Z">
        <w:r w:rsidR="001B480F">
          <w:t>.</w:t>
        </w:r>
      </w:ins>
      <w:del w:id="1" w:author="Audrey Guinault" w:date="2023-10-11T14:20:00Z">
        <w:r w:rsidRPr="00EB4C32" w:rsidDel="001B480F">
          <w:delText>,</w:delText>
        </w:r>
      </w:del>
      <w:r w:rsidRPr="00EB4C32">
        <w:t xml:space="preserve"> 1 (c), the Organization shall have Committees and subsidiary bodies necessary to support the Organization</w:t>
      </w:r>
      <w:ins w:id="2" w:author="Audrey Guinault" w:date="2023-10-11T14:21:00Z">
        <w:r w:rsidR="00CA5B38">
          <w:t>’</w:t>
        </w:r>
      </w:ins>
      <w:r w:rsidRPr="00EB4C32">
        <w:t>s</w:t>
      </w:r>
      <w:del w:id="3" w:author="Audrey Guinault" w:date="2023-10-11T14:21:00Z">
        <w:r w:rsidRPr="00EB4C32" w:rsidDel="00CA5B38">
          <w:delText>’</w:delText>
        </w:r>
      </w:del>
      <w:r w:rsidRPr="00EB4C32">
        <w:t xml:space="preserve"> activities.</w:t>
      </w:r>
      <w:r>
        <w:t xml:space="preserve"> </w:t>
      </w:r>
      <w:r w:rsidRPr="00EB4C32">
        <w:t>In Article 6</w:t>
      </w:r>
      <w:r>
        <w:t>.</w:t>
      </w:r>
      <w:r w:rsidRPr="00EB4C32">
        <w:t>3, it is stated that the General Regulations and Financial Regulations shall detail the Rules of Procedure that shall apply for each organ</w:t>
      </w:r>
      <w:r>
        <w:t xml:space="preserve"> which are detailed in Article </w:t>
      </w:r>
      <w:ins w:id="4" w:author="Audrey Guinault" w:date="2023-10-11T14:20:00Z">
        <w:r w:rsidR="00B73F76">
          <w:t>6.</w:t>
        </w:r>
      </w:ins>
      <w:r>
        <w:t>3 of the General Regulations.</w:t>
      </w:r>
    </w:p>
    <w:p w14:paraId="5ECD5628" w14:textId="77777777" w:rsidR="00EB4C32" w:rsidRPr="009644F2" w:rsidRDefault="00EB4C32" w:rsidP="00EB4C32">
      <w:pPr>
        <w:pStyle w:val="Titre2"/>
      </w:pPr>
      <w:r w:rsidRPr="009644F2">
        <w:t>Name of committee or subsidiary body</w:t>
      </w:r>
    </w:p>
    <w:p w14:paraId="066F1B78" w14:textId="52BA7D24" w:rsidR="00EB4C32" w:rsidRPr="009644F2" w:rsidRDefault="000D1D0C" w:rsidP="00EB4C32">
      <w:pPr>
        <w:rPr>
          <w:sz w:val="24"/>
          <w:szCs w:val="24"/>
        </w:rPr>
      </w:pPr>
      <w:r>
        <w:rPr>
          <w:sz w:val="24"/>
          <w:szCs w:val="24"/>
        </w:rPr>
        <w:t>Legal Advisory Panel (LAP)</w:t>
      </w:r>
    </w:p>
    <w:p w14:paraId="7DE99DDD" w14:textId="77777777" w:rsidR="00EA29B2" w:rsidRPr="009644F2" w:rsidRDefault="00EA29B2" w:rsidP="00EA29B2">
      <w:pPr>
        <w:pStyle w:val="Titre2"/>
      </w:pPr>
      <w:r w:rsidRPr="009644F2">
        <w:t>Participation</w:t>
      </w:r>
    </w:p>
    <w:p w14:paraId="065A1236" w14:textId="18B8ECBB" w:rsidR="00EA29B2" w:rsidRPr="001B4787" w:rsidRDefault="000D1D0C" w:rsidP="00EA29B2">
      <w:r>
        <w:t>Legal experts and other appropriate r</w:t>
      </w:r>
      <w:r w:rsidR="00EA29B2">
        <w:t xml:space="preserve">epresentatives from </w:t>
      </w:r>
      <w:r w:rsidR="00EA29B2" w:rsidRPr="00EB4C32">
        <w:t>Member States</w:t>
      </w:r>
      <w:r w:rsidR="00DD7208">
        <w:t xml:space="preserve"> and</w:t>
      </w:r>
      <w:r w:rsidR="00EA29B2" w:rsidRPr="00EB4C32">
        <w:t xml:space="preserve"> Associate Members are eligible to participate in the </w:t>
      </w:r>
      <w:ins w:id="5" w:author="Audrey Guinault" w:date="2023-10-11T13:41:00Z">
        <w:r w:rsidR="009369E6">
          <w:t>LAP</w:t>
        </w:r>
      </w:ins>
      <w:del w:id="6" w:author="Audrey Guinault" w:date="2023-10-11T13:40:00Z">
        <w:r w:rsidR="00EA29B2" w:rsidRPr="001B4787" w:rsidDel="00863EBC">
          <w:delText>Committees</w:delText>
        </w:r>
      </w:del>
      <w:r w:rsidR="00EA29B2" w:rsidRPr="001B4787">
        <w:t>.</w:t>
      </w:r>
      <w:r w:rsidR="00EA29B2">
        <w:t xml:space="preserve"> </w:t>
      </w:r>
      <w:r w:rsidR="00DD7208">
        <w:t>Other participants may be invited at the discretion of the Chair.</w:t>
      </w:r>
    </w:p>
    <w:p w14:paraId="6F7D8363" w14:textId="77777777" w:rsidR="00EB4C32" w:rsidRDefault="00EB4C32" w:rsidP="00EB4C32">
      <w:pPr>
        <w:pStyle w:val="Titre2"/>
      </w:pPr>
      <w:r>
        <w:t xml:space="preserve">Aims and </w:t>
      </w:r>
      <w:r w:rsidRPr="009644F2">
        <w:t>Objectives</w:t>
      </w:r>
    </w:p>
    <w:p w14:paraId="08454D66" w14:textId="2D1039A4" w:rsidR="000D1D0C" w:rsidRDefault="000D1D0C" w:rsidP="000D1D0C">
      <w:r>
        <w:t xml:space="preserve">The aim of the LAP is to provide legal support and advice to the Council, the committees, the </w:t>
      </w:r>
      <w:proofErr w:type="gramStart"/>
      <w:r>
        <w:t>Secretariat</w:t>
      </w:r>
      <w:proofErr w:type="gramEnd"/>
      <w:r>
        <w:t xml:space="preserve"> and other bodies of IALA.</w:t>
      </w:r>
    </w:p>
    <w:p w14:paraId="65B6F48E" w14:textId="24071D81" w:rsidR="000D1D0C" w:rsidRDefault="000D1D0C" w:rsidP="000D1D0C">
      <w:r>
        <w:t xml:space="preserve">Its objectives </w:t>
      </w:r>
      <w:ins w:id="7" w:author="Audrey Guinault" w:date="2023-10-11T14:29:00Z">
        <w:r w:rsidR="00E53112">
          <w:t>may</w:t>
        </w:r>
      </w:ins>
      <w:del w:id="8" w:author="Audrey Guinault" w:date="2023-10-11T14:29:00Z">
        <w:r w:rsidDel="00E53112">
          <w:delText>can</w:delText>
        </w:r>
      </w:del>
      <w:r>
        <w:t xml:space="preserve"> include:</w:t>
      </w:r>
    </w:p>
    <w:p w14:paraId="36D0D5C3" w14:textId="64F7FF9B" w:rsidR="000D1D0C" w:rsidRDefault="000D1D0C" w:rsidP="000D1D0C">
      <w:pPr>
        <w:pStyle w:val="Paragraphedeliste"/>
        <w:numPr>
          <w:ilvl w:val="0"/>
          <w:numId w:val="4"/>
        </w:numPr>
      </w:pPr>
      <w:r>
        <w:t>Providing legal support to the Council as required.</w:t>
      </w:r>
    </w:p>
    <w:p w14:paraId="04A55C15" w14:textId="757E2C2A" w:rsidR="000D1D0C" w:rsidRDefault="000D1D0C" w:rsidP="000D1D0C">
      <w:pPr>
        <w:pStyle w:val="Paragraphedeliste"/>
        <w:numPr>
          <w:ilvl w:val="0"/>
          <w:numId w:val="4"/>
        </w:numPr>
      </w:pPr>
      <w:r>
        <w:t>Responding to issues and concerns that may be raised through the Secretariat.</w:t>
      </w:r>
    </w:p>
    <w:p w14:paraId="56CA349F" w14:textId="09F75E5F" w:rsidR="000D1D0C" w:rsidRDefault="000D1D0C" w:rsidP="000D1D0C">
      <w:pPr>
        <w:pStyle w:val="Paragraphedeliste"/>
        <w:numPr>
          <w:ilvl w:val="0"/>
          <w:numId w:val="4"/>
        </w:numPr>
      </w:pPr>
      <w:r>
        <w:t>Responding to requests from committees and other bodies for legal advice.</w:t>
      </w:r>
    </w:p>
    <w:p w14:paraId="26518AEF" w14:textId="22D47CC2" w:rsidR="000D1D0C" w:rsidRDefault="000D1D0C" w:rsidP="000D1D0C">
      <w:pPr>
        <w:pStyle w:val="Paragraphedeliste"/>
        <w:numPr>
          <w:ilvl w:val="0"/>
          <w:numId w:val="4"/>
        </w:numPr>
      </w:pPr>
      <w:r>
        <w:t xml:space="preserve">Providing </w:t>
      </w:r>
      <w:del w:id="9" w:author="Audrey Guinault" w:date="2023-10-11T14:26:00Z">
        <w:r w:rsidDel="00585090">
          <w:delText>IALA</w:delText>
        </w:r>
      </w:del>
      <w:r>
        <w:t xml:space="preserve"> </w:t>
      </w:r>
      <w:del w:id="10" w:author="Audrey Guinault" w:date="2023-10-11T14:28:00Z">
        <w:r w:rsidDel="00A62215">
          <w:delText>w</w:delText>
        </w:r>
      </w:del>
      <w:del w:id="11" w:author="Audrey Guinault" w:date="2023-10-11T14:27:00Z">
        <w:r w:rsidDel="008F36CD">
          <w:delText>i</w:delText>
        </w:r>
      </w:del>
      <w:del w:id="12" w:author="Audrey Guinault" w:date="2023-10-11T14:26:00Z">
        <w:r w:rsidDel="008F36CD">
          <w:delText>th</w:delText>
        </w:r>
      </w:del>
      <w:r>
        <w:t xml:space="preserve"> information on legal issues that result, or may result from, providing guidance </w:t>
      </w:r>
      <w:ins w:id="13" w:author="Audrey Guinault" w:date="2023-10-11T14:28:00Z">
        <w:r w:rsidR="00004EB4">
          <w:t>on</w:t>
        </w:r>
      </w:ins>
      <w:del w:id="14" w:author="Audrey Guinault" w:date="2023-10-11T14:28:00Z">
        <w:r w:rsidDel="00004EB4">
          <w:delText>to the membership in</w:delText>
        </w:r>
      </w:del>
      <w:r>
        <w:t xml:space="preserve"> the provision of Marine Aids to Navigation.</w:t>
      </w:r>
    </w:p>
    <w:p w14:paraId="214BBE21" w14:textId="61533F38" w:rsidR="000D1D0C" w:rsidRDefault="000D1D0C" w:rsidP="000D1D0C">
      <w:pPr>
        <w:pStyle w:val="Paragraphedeliste"/>
        <w:numPr>
          <w:ilvl w:val="0"/>
          <w:numId w:val="4"/>
        </w:numPr>
      </w:pPr>
      <w:r>
        <w:t>Preparing draft documentation/guidelines on items of common concern.</w:t>
      </w:r>
    </w:p>
    <w:p w14:paraId="71C9C084" w14:textId="16BFF3C6" w:rsidR="000D1D0C" w:rsidRDefault="000D1D0C" w:rsidP="000D1D0C">
      <w:pPr>
        <w:pStyle w:val="Paragraphedeliste"/>
        <w:numPr>
          <w:ilvl w:val="0"/>
          <w:numId w:val="4"/>
        </w:numPr>
      </w:pPr>
      <w:r>
        <w:t>Identifying where external legal advice may be needed and assisting with the preparation of requests/briefs for such advice</w:t>
      </w:r>
      <w:r w:rsidR="00DD7208">
        <w:t xml:space="preserve"> and the follow up</w:t>
      </w:r>
      <w:r>
        <w:t>, as appropriate.</w:t>
      </w:r>
    </w:p>
    <w:p w14:paraId="78471119" w14:textId="109EC9EA" w:rsidR="00A2303E" w:rsidRDefault="000D1D0C" w:rsidP="000D1D0C">
      <w:pPr>
        <w:pStyle w:val="Paragraphedeliste"/>
        <w:numPr>
          <w:ilvl w:val="0"/>
          <w:numId w:val="4"/>
        </w:numPr>
      </w:pPr>
      <w:r>
        <w:t>Providing a forum to discuss legal matters of common interest.</w:t>
      </w:r>
    </w:p>
    <w:p w14:paraId="64ED06CB" w14:textId="62928456" w:rsidR="00EB4C32" w:rsidRPr="009644F2" w:rsidRDefault="00EB4C32" w:rsidP="00EB4C32">
      <w:pPr>
        <w:pStyle w:val="Titre2"/>
      </w:pPr>
      <w:r w:rsidRPr="009644F2">
        <w:t>Activities</w:t>
      </w:r>
    </w:p>
    <w:p w14:paraId="4F3327CF" w14:textId="27ECB787" w:rsidR="006E42C9" w:rsidRPr="00255D5B" w:rsidRDefault="006E42C9" w:rsidP="00255D5B">
      <w:pPr>
        <w:jc w:val="both"/>
      </w:pPr>
      <w:r>
        <w:t xml:space="preserve">The duration of meetings shall normally be two days </w:t>
      </w:r>
      <w:r w:rsidR="00E163FA" w:rsidRPr="00487834">
        <w:t xml:space="preserve">during </w:t>
      </w:r>
      <w:r w:rsidR="003560E7" w:rsidRPr="00487834">
        <w:t>February to April and September to November</w:t>
      </w:r>
      <w:r>
        <w:t>.</w:t>
      </w:r>
      <w:r w:rsidR="00C23EAE">
        <w:t xml:space="preserve"> </w:t>
      </w:r>
    </w:p>
    <w:p w14:paraId="247DA7C7" w14:textId="186060C2" w:rsidR="00C23EAE" w:rsidRDefault="001128FB" w:rsidP="00255D5B">
      <w:pPr>
        <w:jc w:val="both"/>
      </w:pPr>
      <w:del w:id="15" w:author="Audrey Guinault" w:date="2023-10-11T14:16:00Z">
        <w:r w:rsidDel="00BD00C0">
          <w:delText>Meetings</w:delText>
        </w:r>
        <w:r w:rsidR="00C23EAE" w:rsidDel="00BD00C0">
          <w:delText xml:space="preserve"> may be organized </w:delText>
        </w:r>
        <w:r w:rsidR="00CE0BF4" w:rsidDel="00BD00C0">
          <w:delText xml:space="preserve">in the format of either a </w:delText>
        </w:r>
        <w:r w:rsidR="00C23EAE" w:rsidDel="00BD00C0">
          <w:delText>physical, virtual or hybrid even</w:delText>
        </w:r>
        <w:r w:rsidR="00CE0BF4" w:rsidDel="00BD00C0">
          <w:delText>t</w:delText>
        </w:r>
        <w:r w:rsidR="00C23EAE" w:rsidDel="00BD00C0">
          <w:delText>.</w:delText>
        </w:r>
      </w:del>
    </w:p>
    <w:p w14:paraId="048BC698" w14:textId="77777777" w:rsidR="00EB4C32" w:rsidRPr="009644F2" w:rsidRDefault="00EB4C32" w:rsidP="00EB4C32">
      <w:pPr>
        <w:pStyle w:val="Titre2"/>
      </w:pPr>
      <w:r w:rsidRPr="009644F2">
        <w:t>Deliverables</w:t>
      </w:r>
    </w:p>
    <w:p w14:paraId="6F25E346" w14:textId="7AF3EF37" w:rsidR="001128FB" w:rsidRDefault="001128FB" w:rsidP="001128FB">
      <w:pPr>
        <w:pStyle w:val="Titre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1128FB">
        <w:rPr>
          <w:rFonts w:asciiTheme="minorHAnsi" w:eastAsiaTheme="minorHAnsi" w:hAnsiTheme="minorHAnsi" w:cstheme="minorBidi"/>
          <w:color w:val="auto"/>
          <w:sz w:val="22"/>
          <w:szCs w:val="22"/>
        </w:rPr>
        <w:t>The LAP shall deliver reports of each of its meetings</w:t>
      </w:r>
      <w:ins w:id="16" w:author="Audrey Guinault" w:date="2023-10-11T14:25:00Z">
        <w:r w:rsidR="008125A3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 xml:space="preserve"> and advice</w:t>
        </w:r>
      </w:ins>
      <w:r w:rsidRPr="001128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to the Council</w:t>
      </w:r>
      <w:r w:rsidR="006E42C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and</w:t>
      </w:r>
      <w:r w:rsidRPr="001128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input to IALA </w:t>
      </w:r>
      <w:r w:rsidR="006E42C9">
        <w:rPr>
          <w:rFonts w:asciiTheme="minorHAnsi" w:eastAsiaTheme="minorHAnsi" w:hAnsiTheme="minorHAnsi" w:cstheme="minorBidi"/>
          <w:color w:val="auto"/>
          <w:sz w:val="22"/>
          <w:szCs w:val="22"/>
        </w:rPr>
        <w:t>organs as required</w:t>
      </w:r>
      <w:r w:rsidRPr="001128FB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</w:p>
    <w:sectPr w:rsidR="001128FB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B4775" w14:textId="77777777" w:rsidR="002F5C81" w:rsidRDefault="002F5C81" w:rsidP="000D1D0C">
      <w:pPr>
        <w:spacing w:after="0" w:line="240" w:lineRule="auto"/>
      </w:pPr>
      <w:r>
        <w:separator/>
      </w:r>
    </w:p>
  </w:endnote>
  <w:endnote w:type="continuationSeparator" w:id="0">
    <w:p w14:paraId="5ADBAB91" w14:textId="77777777" w:rsidR="002F5C81" w:rsidRDefault="002F5C81" w:rsidP="000D1D0C">
      <w:pPr>
        <w:spacing w:after="0" w:line="240" w:lineRule="auto"/>
      </w:pPr>
      <w:r>
        <w:continuationSeparator/>
      </w:r>
    </w:p>
  </w:endnote>
  <w:endnote w:type="continuationNotice" w:id="1">
    <w:p w14:paraId="30B9E821" w14:textId="77777777" w:rsidR="002F5C81" w:rsidRDefault="002F5C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794BB" w14:textId="77777777" w:rsidR="002F5C81" w:rsidRDefault="002F5C81" w:rsidP="000D1D0C">
      <w:pPr>
        <w:spacing w:after="0" w:line="240" w:lineRule="auto"/>
      </w:pPr>
      <w:r>
        <w:separator/>
      </w:r>
    </w:p>
  </w:footnote>
  <w:footnote w:type="continuationSeparator" w:id="0">
    <w:p w14:paraId="64E70DB0" w14:textId="77777777" w:rsidR="002F5C81" w:rsidRDefault="002F5C81" w:rsidP="000D1D0C">
      <w:pPr>
        <w:spacing w:after="0" w:line="240" w:lineRule="auto"/>
      </w:pPr>
      <w:r>
        <w:continuationSeparator/>
      </w:r>
    </w:p>
  </w:footnote>
  <w:footnote w:type="continuationNotice" w:id="1">
    <w:p w14:paraId="50A55721" w14:textId="77777777" w:rsidR="002F5C81" w:rsidRDefault="002F5C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0788E" w14:textId="7D2DF01E" w:rsidR="000D1D0C" w:rsidRPr="000D1D0C" w:rsidRDefault="00874659" w:rsidP="000D1D0C">
    <w:pPr>
      <w:pStyle w:val="En-tte"/>
      <w:jc w:val="right"/>
      <w:rPr>
        <w:lang w:val="en-US"/>
      </w:rPr>
    </w:pPr>
    <w:r>
      <w:rPr>
        <w:lang w:val="en-US"/>
      </w:rPr>
      <w:t>LAP25-1</w:t>
    </w:r>
    <w:ins w:id="17" w:author="Audrey Guinault" w:date="2023-10-18T11:13:00Z">
      <w:r w:rsidR="00A76599">
        <w:rPr>
          <w:lang w:val="en-US"/>
        </w:rPr>
        <w:t>7</w:t>
      </w:r>
    </w:ins>
    <w:del w:id="18" w:author="Audrey Guinault" w:date="2023-10-18T11:13:00Z">
      <w:r w:rsidDel="00A76599">
        <w:rPr>
          <w:lang w:val="en-US"/>
        </w:rPr>
        <w:delText>0</w:delText>
      </w:r>
    </w:del>
    <w:r>
      <w:rPr>
        <w:lang w:val="en-US"/>
      </w:rPr>
      <w:t xml:space="preserve">.1.1.5 </w:t>
    </w:r>
    <w:r w:rsidR="000D1D0C">
      <w:rPr>
        <w:lang w:val="en-US"/>
      </w:rPr>
      <w:t xml:space="preserve">Annex </w:t>
    </w:r>
    <w:r>
      <w:rPr>
        <w:lang w:val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021CD"/>
    <w:multiLevelType w:val="hybridMultilevel"/>
    <w:tmpl w:val="DE1C5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61372"/>
    <w:multiLevelType w:val="hybridMultilevel"/>
    <w:tmpl w:val="749E5848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131E1"/>
    <w:multiLevelType w:val="hybridMultilevel"/>
    <w:tmpl w:val="9E689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B65365"/>
    <w:multiLevelType w:val="multilevel"/>
    <w:tmpl w:val="0500486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61983408">
    <w:abstractNumId w:val="0"/>
  </w:num>
  <w:num w:numId="2" w16cid:durableId="1886873428">
    <w:abstractNumId w:val="2"/>
  </w:num>
  <w:num w:numId="3" w16cid:durableId="1698778624">
    <w:abstractNumId w:val="3"/>
  </w:num>
  <w:num w:numId="4" w16cid:durableId="173854862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drey Guinault">
    <w15:presenceInfo w15:providerId="AD" w15:userId="S::audrey.guinault@iala-aism.org::4ac1ef2c-9a5c-4a11-b9d9-555ceca822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32"/>
    <w:rsid w:val="00004EB4"/>
    <w:rsid w:val="00011E29"/>
    <w:rsid w:val="000247A9"/>
    <w:rsid w:val="00077E8F"/>
    <w:rsid w:val="000C37C6"/>
    <w:rsid w:val="000C6694"/>
    <w:rsid w:val="000D1D0C"/>
    <w:rsid w:val="001128FB"/>
    <w:rsid w:val="001510AF"/>
    <w:rsid w:val="00171EFE"/>
    <w:rsid w:val="001B4787"/>
    <w:rsid w:val="001B480F"/>
    <w:rsid w:val="001C13D2"/>
    <w:rsid w:val="001E1355"/>
    <w:rsid w:val="001E1A17"/>
    <w:rsid w:val="001E6B50"/>
    <w:rsid w:val="00240582"/>
    <w:rsid w:val="00255D5B"/>
    <w:rsid w:val="00280299"/>
    <w:rsid w:val="002A2D39"/>
    <w:rsid w:val="002B7A98"/>
    <w:rsid w:val="002C2627"/>
    <w:rsid w:val="002C5C85"/>
    <w:rsid w:val="002F5C81"/>
    <w:rsid w:val="003560E7"/>
    <w:rsid w:val="003F5126"/>
    <w:rsid w:val="00413F22"/>
    <w:rsid w:val="0043179E"/>
    <w:rsid w:val="00461ADA"/>
    <w:rsid w:val="0048281D"/>
    <w:rsid w:val="00487834"/>
    <w:rsid w:val="004A5123"/>
    <w:rsid w:val="004B3CE8"/>
    <w:rsid w:val="004D2138"/>
    <w:rsid w:val="004D49A1"/>
    <w:rsid w:val="004D53C5"/>
    <w:rsid w:val="004E4410"/>
    <w:rsid w:val="005474BA"/>
    <w:rsid w:val="00556596"/>
    <w:rsid w:val="00557B89"/>
    <w:rsid w:val="00576593"/>
    <w:rsid w:val="00585090"/>
    <w:rsid w:val="005A11BB"/>
    <w:rsid w:val="005E76F6"/>
    <w:rsid w:val="00630590"/>
    <w:rsid w:val="006320AC"/>
    <w:rsid w:val="00684B04"/>
    <w:rsid w:val="006C6F83"/>
    <w:rsid w:val="006E42C9"/>
    <w:rsid w:val="006F41C5"/>
    <w:rsid w:val="0075120A"/>
    <w:rsid w:val="007B4243"/>
    <w:rsid w:val="008125A3"/>
    <w:rsid w:val="00843C1B"/>
    <w:rsid w:val="00863EBC"/>
    <w:rsid w:val="00870975"/>
    <w:rsid w:val="00874659"/>
    <w:rsid w:val="0087476A"/>
    <w:rsid w:val="008F36CD"/>
    <w:rsid w:val="009369E6"/>
    <w:rsid w:val="009D76CB"/>
    <w:rsid w:val="00A172CF"/>
    <w:rsid w:val="00A2303E"/>
    <w:rsid w:val="00A62215"/>
    <w:rsid w:val="00A76599"/>
    <w:rsid w:val="00A9069D"/>
    <w:rsid w:val="00AD4DEF"/>
    <w:rsid w:val="00B372CD"/>
    <w:rsid w:val="00B42FD3"/>
    <w:rsid w:val="00B542A9"/>
    <w:rsid w:val="00B64C87"/>
    <w:rsid w:val="00B64E92"/>
    <w:rsid w:val="00B73F76"/>
    <w:rsid w:val="00B7603D"/>
    <w:rsid w:val="00B77440"/>
    <w:rsid w:val="00BA4E52"/>
    <w:rsid w:val="00BD00C0"/>
    <w:rsid w:val="00BE540E"/>
    <w:rsid w:val="00C23EAE"/>
    <w:rsid w:val="00C26115"/>
    <w:rsid w:val="00C86ABD"/>
    <w:rsid w:val="00CA5B38"/>
    <w:rsid w:val="00CB5A16"/>
    <w:rsid w:val="00CD3CC9"/>
    <w:rsid w:val="00CE0BF4"/>
    <w:rsid w:val="00D321BD"/>
    <w:rsid w:val="00D63E15"/>
    <w:rsid w:val="00DD7208"/>
    <w:rsid w:val="00DF014A"/>
    <w:rsid w:val="00E163FA"/>
    <w:rsid w:val="00E53112"/>
    <w:rsid w:val="00EA29B2"/>
    <w:rsid w:val="00EA747C"/>
    <w:rsid w:val="00EB0E46"/>
    <w:rsid w:val="00EB4C32"/>
    <w:rsid w:val="00ED1167"/>
    <w:rsid w:val="00F2608D"/>
    <w:rsid w:val="00F4455E"/>
    <w:rsid w:val="00F53539"/>
    <w:rsid w:val="00F55801"/>
    <w:rsid w:val="00F87B84"/>
    <w:rsid w:val="00FA175F"/>
    <w:rsid w:val="00FC34D9"/>
    <w:rsid w:val="00FC5BD5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541EF"/>
  <w15:chartTrackingRefBased/>
  <w15:docId w15:val="{A19CBC86-6012-4E1F-9D15-A8C436060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B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4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7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EB4C32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F558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5580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5580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58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5801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2C5C85"/>
    <w:pPr>
      <w:spacing w:after="0" w:line="240" w:lineRule="auto"/>
    </w:pPr>
  </w:style>
  <w:style w:type="paragraph" w:styleId="Corpsdetexte">
    <w:name w:val="Body Text"/>
    <w:basedOn w:val="Normal"/>
    <w:link w:val="CorpsdetexteCar"/>
    <w:unhideWhenUsed/>
    <w:qFormat/>
    <w:rsid w:val="00F53539"/>
    <w:pPr>
      <w:spacing w:after="120" w:line="216" w:lineRule="atLeast"/>
      <w:jc w:val="both"/>
    </w:pPr>
  </w:style>
  <w:style w:type="character" w:customStyle="1" w:styleId="CorpsdetexteCar">
    <w:name w:val="Corps de texte Car"/>
    <w:basedOn w:val="Policepardfaut"/>
    <w:link w:val="Corpsdetexte"/>
    <w:rsid w:val="00F53539"/>
  </w:style>
  <w:style w:type="character" w:customStyle="1" w:styleId="Titre3Car">
    <w:name w:val="Titre 3 Car"/>
    <w:basedOn w:val="Policepardfaut"/>
    <w:link w:val="Titre3"/>
    <w:uiPriority w:val="9"/>
    <w:rsid w:val="00B760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1">
    <w:name w:val="List 1"/>
    <w:basedOn w:val="Normal"/>
    <w:qFormat/>
    <w:rsid w:val="00B7603D"/>
    <w:pPr>
      <w:numPr>
        <w:numId w:val="3"/>
      </w:numPr>
      <w:spacing w:after="120" w:line="240" w:lineRule="auto"/>
      <w:jc w:val="both"/>
    </w:pPr>
    <w:rPr>
      <w:rFonts w:eastAsia="Times New Roman" w:cs="Times New Roman"/>
      <w:szCs w:val="20"/>
      <w:lang w:eastAsia="en-GB"/>
    </w:rPr>
  </w:style>
  <w:style w:type="paragraph" w:customStyle="1" w:styleId="Lista">
    <w:name w:val="List a"/>
    <w:basedOn w:val="Normal"/>
    <w:qFormat/>
    <w:rsid w:val="00B7603D"/>
    <w:pPr>
      <w:numPr>
        <w:ilvl w:val="1"/>
        <w:numId w:val="3"/>
      </w:numPr>
      <w:spacing w:after="120" w:line="240" w:lineRule="auto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B7603D"/>
    <w:pPr>
      <w:numPr>
        <w:ilvl w:val="2"/>
        <w:numId w:val="3"/>
      </w:numPr>
      <w:spacing w:after="120" w:line="216" w:lineRule="atLeast"/>
    </w:pPr>
    <w:rPr>
      <w:sz w:val="20"/>
    </w:rPr>
  </w:style>
  <w:style w:type="paragraph" w:styleId="En-tte">
    <w:name w:val="header"/>
    <w:basedOn w:val="Normal"/>
    <w:link w:val="En-tteCar"/>
    <w:uiPriority w:val="99"/>
    <w:unhideWhenUsed/>
    <w:rsid w:val="000D1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D0C"/>
  </w:style>
  <w:style w:type="paragraph" w:styleId="Pieddepage">
    <w:name w:val="footer"/>
    <w:basedOn w:val="Normal"/>
    <w:link w:val="PieddepageCar"/>
    <w:uiPriority w:val="99"/>
    <w:unhideWhenUsed/>
    <w:rsid w:val="000D1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7E049-E9D0-473D-8718-09208058669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A5749224-A5C5-4733-A8EC-FB3EBE4E1B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14DD1D-2317-48AD-AEB3-00E3F1A5B3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FCDD0A-FF31-469E-AD30-3B8E366B4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293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Southall</dc:creator>
  <cp:keywords/>
  <dc:description/>
  <cp:lastModifiedBy>Audrey Guinault</cp:lastModifiedBy>
  <cp:revision>25</cp:revision>
  <dcterms:created xsi:type="dcterms:W3CDTF">2023-02-27T17:24:00Z</dcterms:created>
  <dcterms:modified xsi:type="dcterms:W3CDTF">2023-10-18T09:13:00Z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